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7F609">
      <w:pPr>
        <w:jc w:val="center"/>
        <w:outlineLvl w:val="1"/>
        <w:rPr>
          <w:rFonts w:ascii="Times New Roman" w:hAnsi="Times New Roman" w:eastAsia="宋体" w:cs="宋体"/>
          <w:b/>
          <w:sz w:val="28"/>
          <w:szCs w:val="30"/>
        </w:rPr>
      </w:pPr>
      <w:bookmarkStart w:id="0" w:name="_Toc116988034"/>
      <w:bookmarkStart w:id="1" w:name="_Toc116987910"/>
      <w:r>
        <w:rPr>
          <w:rFonts w:hint="eastAsia" w:ascii="Times New Roman" w:hAnsi="Times New Roman" w:eastAsia="宋体" w:cs="宋体"/>
          <w:b/>
          <w:sz w:val="28"/>
          <w:szCs w:val="30"/>
        </w:rPr>
        <w:t>需求调查反馈表</w:t>
      </w:r>
      <w:bookmarkEnd w:id="0"/>
      <w:bookmarkEnd w:id="1"/>
    </w:p>
    <w:p w14:paraId="7A8F27A5">
      <w:pPr>
        <w:spacing w:line="360" w:lineRule="auto"/>
        <w:jc w:val="left"/>
        <w:outlineLvl w:val="2"/>
        <w:rPr>
          <w:rFonts w:ascii="Times New Roman" w:hAnsi="Times New Roman" w:eastAsia="宋体" w:cs="宋体"/>
          <w:b/>
          <w:bCs/>
          <w:szCs w:val="21"/>
        </w:rPr>
      </w:pPr>
      <w:bookmarkStart w:id="2" w:name="_Toc116987911"/>
      <w:bookmarkStart w:id="3" w:name="_Toc116988035"/>
      <w:r>
        <w:rPr>
          <w:rFonts w:hint="eastAsia" w:ascii="Times New Roman" w:hAnsi="Times New Roman" w:eastAsia="宋体" w:cs="宋体"/>
          <w:b/>
          <w:bCs/>
          <w:szCs w:val="21"/>
        </w:rPr>
        <w:t>一、供应商基本情况</w:t>
      </w:r>
      <w:bookmarkEnd w:id="2"/>
      <w:bookmarkEnd w:id="3"/>
    </w:p>
    <w:tbl>
      <w:tblPr>
        <w:tblStyle w:val="28"/>
        <w:tblW w:w="5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6607"/>
      </w:tblGrid>
      <w:tr w14:paraId="06F59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63" w:type="pct"/>
            <w:vAlign w:val="center"/>
          </w:tcPr>
          <w:p w14:paraId="0CAF3BF3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/>
                <w:bCs/>
                <w:kern w:val="0"/>
                <w:szCs w:val="21"/>
              </w:rPr>
            </w:pPr>
            <w:bookmarkStart w:id="4" w:name="_Toc116988036"/>
            <w:bookmarkStart w:id="5" w:name="_Toc116987912"/>
            <w:r>
              <w:rPr>
                <w:rFonts w:eastAsia="宋体" w:cs="仿宋_GB2312" w:asciiTheme="minorEastAsia" w:hAnsiTheme="minorEastAsia"/>
                <w:b/>
                <w:bCs/>
                <w:kern w:val="0"/>
                <w:szCs w:val="21"/>
              </w:rPr>
              <w:t>供应商名称</w:t>
            </w:r>
          </w:p>
        </w:tc>
        <w:tc>
          <w:tcPr>
            <w:tcW w:w="3736" w:type="pct"/>
          </w:tcPr>
          <w:p w14:paraId="58BC0AD3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Cs/>
                <w:kern w:val="0"/>
                <w:szCs w:val="21"/>
              </w:rPr>
            </w:pPr>
          </w:p>
        </w:tc>
      </w:tr>
      <w:tr w14:paraId="6C908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63" w:type="pct"/>
            <w:vAlign w:val="center"/>
          </w:tcPr>
          <w:p w14:paraId="145E5BF0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/>
                <w:kern w:val="0"/>
                <w:szCs w:val="21"/>
              </w:rPr>
            </w:pPr>
            <w:r>
              <w:rPr>
                <w:rFonts w:eastAsia="宋体" w:cs="仿宋_GB2312" w:asciiTheme="minorEastAsia" w:hAnsiTheme="minorEastAsia"/>
                <w:b/>
                <w:kern w:val="0"/>
                <w:szCs w:val="21"/>
              </w:rPr>
              <w:t>供应商地址</w:t>
            </w:r>
          </w:p>
        </w:tc>
        <w:tc>
          <w:tcPr>
            <w:tcW w:w="3736" w:type="pct"/>
          </w:tcPr>
          <w:p w14:paraId="6D9F64A9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Cs/>
                <w:kern w:val="0"/>
                <w:szCs w:val="21"/>
              </w:rPr>
            </w:pPr>
          </w:p>
        </w:tc>
      </w:tr>
      <w:tr w14:paraId="36DD0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63" w:type="pct"/>
            <w:vAlign w:val="center"/>
          </w:tcPr>
          <w:p w14:paraId="7BC48BF3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/>
                <w:kern w:val="0"/>
                <w:szCs w:val="21"/>
              </w:rPr>
              <w:t>联系人及联系电话</w:t>
            </w:r>
          </w:p>
        </w:tc>
        <w:tc>
          <w:tcPr>
            <w:tcW w:w="3736" w:type="pct"/>
          </w:tcPr>
          <w:p w14:paraId="72D984F2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Cs/>
                <w:kern w:val="0"/>
                <w:szCs w:val="21"/>
              </w:rPr>
            </w:pPr>
          </w:p>
        </w:tc>
      </w:tr>
      <w:tr w14:paraId="43D0B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63" w:type="pct"/>
            <w:vAlign w:val="center"/>
          </w:tcPr>
          <w:p w14:paraId="5369D81C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/>
                <w:kern w:val="0"/>
                <w:szCs w:val="21"/>
              </w:rPr>
              <w:t>电子邮箱</w:t>
            </w:r>
          </w:p>
        </w:tc>
        <w:tc>
          <w:tcPr>
            <w:tcW w:w="3736" w:type="pct"/>
          </w:tcPr>
          <w:p w14:paraId="398A7B8B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Cs/>
                <w:kern w:val="0"/>
                <w:szCs w:val="21"/>
              </w:rPr>
            </w:pPr>
          </w:p>
        </w:tc>
      </w:tr>
      <w:tr w14:paraId="16193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63" w:type="pct"/>
            <w:vAlign w:val="center"/>
          </w:tcPr>
          <w:p w14:paraId="2B33B687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/>
                <w:kern w:val="0"/>
                <w:szCs w:val="21"/>
              </w:rPr>
            </w:pPr>
            <w:r>
              <w:rPr>
                <w:rFonts w:eastAsia="宋体" w:cs="仿宋_GB2312" w:asciiTheme="minorEastAsia" w:hAnsiTheme="minorEastAsia"/>
                <w:b/>
                <w:kern w:val="0"/>
                <w:szCs w:val="21"/>
              </w:rPr>
              <w:t>从业人员数量</w:t>
            </w:r>
          </w:p>
        </w:tc>
        <w:tc>
          <w:tcPr>
            <w:tcW w:w="3736" w:type="pct"/>
          </w:tcPr>
          <w:p w14:paraId="562FF416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Cs/>
                <w:kern w:val="0"/>
                <w:szCs w:val="21"/>
              </w:rPr>
            </w:pPr>
          </w:p>
        </w:tc>
      </w:tr>
      <w:tr w14:paraId="7C0FC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63" w:type="pct"/>
            <w:vAlign w:val="center"/>
          </w:tcPr>
          <w:p w14:paraId="0B133AC8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/>
                <w:bCs/>
                <w:kern w:val="0"/>
                <w:szCs w:val="21"/>
              </w:rPr>
              <w:t>202</w:t>
            </w:r>
            <w:r>
              <w:rPr>
                <w:rFonts w:hint="eastAsia" w:eastAsia="宋体" w:cs="仿宋_GB2312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eastAsia="宋体" w:cs="仿宋_GB2312" w:asciiTheme="minorEastAsia" w:hAnsiTheme="minorEastAsia"/>
                <w:b/>
                <w:bCs/>
                <w:kern w:val="0"/>
                <w:szCs w:val="21"/>
              </w:rPr>
              <w:t>年度营业收入</w:t>
            </w:r>
          </w:p>
        </w:tc>
        <w:tc>
          <w:tcPr>
            <w:tcW w:w="3736" w:type="pct"/>
          </w:tcPr>
          <w:p w14:paraId="54B50086">
            <w:pPr>
              <w:spacing w:line="360" w:lineRule="auto"/>
              <w:jc w:val="center"/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（无上一年度数据的新成立企业可不填报）</w:t>
            </w:r>
          </w:p>
        </w:tc>
      </w:tr>
      <w:tr w14:paraId="7B08F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63" w:type="pct"/>
            <w:vAlign w:val="center"/>
          </w:tcPr>
          <w:p w14:paraId="45ABA53D">
            <w:pPr>
              <w:spacing w:line="360" w:lineRule="auto"/>
              <w:jc w:val="center"/>
              <w:rPr>
                <w:rFonts w:hint="eastAsia" w:eastAsia="宋体" w:cs="仿宋_GB2312" w:asciiTheme="minorEastAsia" w:hAnsi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宋体" w:cs="仿宋_GB2312" w:asciiTheme="minorEastAsia" w:hAnsiTheme="minorEastAsia"/>
                <w:b/>
                <w:bCs/>
                <w:kern w:val="0"/>
                <w:szCs w:val="21"/>
                <w:lang w:eastAsia="zh-CN"/>
              </w:rPr>
              <w:t>资产总额</w:t>
            </w:r>
          </w:p>
        </w:tc>
        <w:tc>
          <w:tcPr>
            <w:tcW w:w="3736" w:type="pct"/>
          </w:tcPr>
          <w:p w14:paraId="19050AB7">
            <w:pPr>
              <w:spacing w:line="360" w:lineRule="auto"/>
              <w:jc w:val="center"/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</w:pPr>
          </w:p>
        </w:tc>
      </w:tr>
      <w:tr w14:paraId="0FE40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63" w:type="pct"/>
            <w:vAlign w:val="center"/>
          </w:tcPr>
          <w:p w14:paraId="2A92110C">
            <w:pPr>
              <w:spacing w:line="360" w:lineRule="auto"/>
              <w:jc w:val="center"/>
              <w:rPr>
                <w:rFonts w:eastAsia="宋体" w:cs="仿宋_GB2312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/>
                <w:bCs/>
                <w:kern w:val="0"/>
                <w:szCs w:val="21"/>
              </w:rPr>
              <w:t>企业类别</w:t>
            </w:r>
          </w:p>
        </w:tc>
        <w:tc>
          <w:tcPr>
            <w:tcW w:w="3736" w:type="pct"/>
          </w:tcPr>
          <w:p w14:paraId="317A0C21">
            <w:pPr>
              <w:spacing w:line="360" w:lineRule="auto"/>
              <w:jc w:val="left"/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根据《关于印发中小企业划型标准规定的通知》（工信部联企业〔2011〕300号）：</w:t>
            </w:r>
          </w:p>
          <w:p w14:paraId="340E8F4C">
            <w:pPr>
              <w:spacing w:line="360" w:lineRule="auto"/>
              <w:jc w:val="left"/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1、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我单位属于“______”行业；【行业单选：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农、林、牧、渔业，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工业（包括采矿业，制造业，电力、热力、燃气及水生产和供应业），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建筑业，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批发业，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零售业，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交通运输业（不含铁路运输业），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仓储业，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邮政业，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住宿业，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餐饮业，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11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信息传输业（包括电信、互联网和相关服务），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软件和信息技术服务业，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13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房地产开发经营，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14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物业管理，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租赁和商务服务业，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16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其他未列明行业（包括科学研究和技术服务业，水利、环境和公共设施管理业，居民服务、修理和其他服务业，社会工作，文化、体育和娱乐业等）】</w:t>
            </w:r>
          </w:p>
          <w:p w14:paraId="299D94AE">
            <w:pPr>
              <w:spacing w:line="360" w:lineRule="auto"/>
              <w:jc w:val="left"/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2、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根据《关于印发中小企业划型标准规定的通知》划型标准，属于：________【大型企业/中型企业/小型企业/微型企业（四选一）】</w:t>
            </w:r>
          </w:p>
          <w:p w14:paraId="12C70573">
            <w:pPr>
              <w:spacing w:line="360" w:lineRule="auto"/>
              <w:jc w:val="left"/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</w:pP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划型标准详见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</w:rPr>
              <w:t>《关于印发中小企业划型标准规定的通知》</w:t>
            </w:r>
            <w:r>
              <w:rPr>
                <w:rFonts w:hint="eastAsia" w:eastAsia="宋体" w:cs="仿宋_GB2312" w:asciiTheme="minorEastAsia" w:hAnsiTheme="minorEastAsia"/>
                <w:b w:val="0"/>
                <w:bCs w:val="0"/>
                <w:kern w:val="0"/>
                <w:szCs w:val="21"/>
                <w:lang w:val="en-US" w:eastAsia="zh-CN"/>
              </w:rPr>
              <w:t>：http://www.ccgp.gov.cn/zcfg/mof/201310/t20131029_3587674.htm</w:t>
            </w:r>
          </w:p>
        </w:tc>
      </w:tr>
      <w:bookmarkEnd w:id="4"/>
      <w:bookmarkEnd w:id="5"/>
    </w:tbl>
    <w:p w14:paraId="642F7E77">
      <w:pPr>
        <w:numPr>
          <w:ilvl w:val="0"/>
          <w:numId w:val="1"/>
        </w:numPr>
        <w:spacing w:before="312" w:beforeLines="100" w:line="360" w:lineRule="auto"/>
        <w:jc w:val="left"/>
        <w:outlineLvl w:val="2"/>
        <w:rPr>
          <w:rFonts w:hint="eastAsia" w:ascii="Times New Roman" w:hAnsi="Times New Roman" w:eastAsia="宋体" w:cs="宋体"/>
          <w:b/>
          <w:bCs/>
          <w:szCs w:val="21"/>
          <w:lang w:eastAsia="zh-CN"/>
        </w:rPr>
      </w:pPr>
      <w:r>
        <w:rPr>
          <w:rFonts w:hint="eastAsia" w:ascii="Times New Roman" w:hAnsi="Times New Roman" w:eastAsia="宋体" w:cs="宋体"/>
          <w:b/>
          <w:bCs/>
          <w:szCs w:val="21"/>
          <w:lang w:eastAsia="zh-CN"/>
        </w:rPr>
        <w:t>供应商资料</w:t>
      </w:r>
    </w:p>
    <w:p w14:paraId="10CE9D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2"/>
        <w:rPr>
          <w:rFonts w:hint="eastAsia" w:ascii="宋体" w:hAnsi="宋体"/>
          <w:b/>
          <w:bCs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1"/>
          <w:szCs w:val="21"/>
          <w:shd w:val="clear" w:color="auto" w:fill="FFFFFF"/>
          <w:lang w:val="en-US" w:eastAsia="zh-CN"/>
        </w:rPr>
        <w:t>1、营业执照</w:t>
      </w:r>
    </w:p>
    <w:p w14:paraId="0CF4DD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2"/>
        <w:rPr>
          <w:rFonts w:hint="default" w:ascii="宋体" w:hAnsi="宋体"/>
          <w:b/>
          <w:bCs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1"/>
          <w:szCs w:val="21"/>
          <w:shd w:val="clear" w:color="auto" w:fill="FFFFFF"/>
          <w:lang w:val="en-US" w:eastAsia="zh-CN"/>
        </w:rPr>
        <w:t>2、</w:t>
      </w:r>
      <w:r>
        <w:rPr>
          <w:rFonts w:hint="eastAsia" w:ascii="宋体" w:hAnsi="宋体"/>
          <w:b/>
          <w:bCs/>
          <w:kern w:val="0"/>
          <w:sz w:val="21"/>
          <w:szCs w:val="21"/>
          <w:shd w:val="clear" w:color="auto" w:fill="FFFFFF"/>
        </w:rPr>
        <w:t>资质条件</w:t>
      </w:r>
    </w:p>
    <w:p w14:paraId="4A9ED4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2"/>
        <w:rPr>
          <w:ins w:id="0" w:author="user" w:date="2025-06-10T14:38:10Z"/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</w:rPr>
        <w:t>具备药监部门颁发的有效的《药品生产许可证》（</w:t>
      </w: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</w:rPr>
        <w:t>为生产企业的）或《药品经营许可证》（</w:t>
      </w: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</w:rPr>
        <w:t>为经营企业的）”</w:t>
      </w:r>
      <w:bookmarkStart w:id="6" w:name="_Toc116988037"/>
      <w:bookmarkStart w:id="7" w:name="_Toc116987913"/>
    </w:p>
    <w:p w14:paraId="37244F5C">
      <w:pPr>
        <w:pStyle w:val="2"/>
        <w:rPr>
          <w:rFonts w:hint="eastAsia"/>
        </w:rPr>
      </w:pPr>
    </w:p>
    <w:p w14:paraId="351D02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2"/>
        <w:rPr>
          <w:ins w:id="1" w:author="user" w:date="2025-06-10T13:21:19Z"/>
          <w:rFonts w:hint="eastAsia" w:ascii="Times New Roman" w:hAnsi="Times New Roman" w:eastAsia="宋体" w:cs="宋体"/>
          <w:b/>
          <w:bCs/>
          <w:szCs w:val="21"/>
        </w:rPr>
      </w:pPr>
    </w:p>
    <w:p w14:paraId="2A2E28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2"/>
        <w:rPr>
          <w:rFonts w:ascii="Times New Roman" w:hAnsi="Times New Roman" w:eastAsia="宋体" w:cs="宋体"/>
          <w:b/>
          <w:bCs/>
          <w:szCs w:val="21"/>
        </w:rPr>
      </w:pPr>
      <w:r>
        <w:rPr>
          <w:rFonts w:hint="eastAsia" w:ascii="Times New Roman" w:hAnsi="Times New Roman" w:eastAsia="宋体" w:cs="宋体"/>
          <w:b/>
          <w:bCs/>
          <w:szCs w:val="21"/>
        </w:rPr>
        <w:t>三、相关产业发展</w:t>
      </w: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</w:rPr>
        <w:t>（供应商应当选择真实、有效的信息，信息来源应当有依据且符合当前市场实际情况，不得随意编造。）</w:t>
      </w:r>
    </w:p>
    <w:p w14:paraId="64D4D0B4">
      <w:r>
        <w:rPr>
          <w:rFonts w:hint="eastAsia" w:ascii="宋体" w:hAnsi="宋体" w:eastAsia="宋体"/>
          <w:b/>
          <w:szCs w:val="21"/>
          <w:lang w:val="en-US" w:eastAsia="zh-CN"/>
        </w:rPr>
        <w:t>1、</w:t>
      </w:r>
      <w:bookmarkStart w:id="12" w:name="_GoBack"/>
      <w:bookmarkEnd w:id="12"/>
      <w:r>
        <w:rPr>
          <w:rFonts w:hint="eastAsia" w:ascii="宋体" w:hAnsi="宋体" w:eastAsia="宋体"/>
          <w:b/>
          <w:szCs w:val="21"/>
        </w:rPr>
        <w:t>现有产品的技术路线、工艺水平、技术水平或行业的发展历程、行业现状等：</w:t>
      </w:r>
    </w:p>
    <w:p w14:paraId="4FB7C8DA">
      <w:pPr>
        <w:pStyle w:val="10"/>
      </w:pPr>
    </w:p>
    <w:p w14:paraId="1372EDEF">
      <w:pPr>
        <w:pStyle w:val="10"/>
      </w:pPr>
    </w:p>
    <w:p w14:paraId="11DBE535">
      <w:pPr>
        <w:pStyle w:val="10"/>
        <w:rPr>
          <w:rFonts w:hint="eastAsia" w:ascii="宋体" w:hAnsi="宋体" w:eastAsia="宋体"/>
          <w:b/>
          <w:szCs w:val="21"/>
          <w:lang w:eastAsia="zh-CN"/>
        </w:rPr>
      </w:pPr>
      <w:r>
        <w:rPr>
          <w:rFonts w:hint="eastAsia" w:ascii="宋体" w:hAnsi="宋体" w:eastAsia="宋体"/>
          <w:b/>
          <w:szCs w:val="21"/>
          <w:lang w:val="en-US" w:eastAsia="zh-CN"/>
        </w:rPr>
        <w:t>2、</w:t>
      </w:r>
      <w:r>
        <w:rPr>
          <w:rFonts w:hint="eastAsia" w:ascii="宋体" w:hAnsi="宋体" w:eastAsia="宋体"/>
          <w:b/>
          <w:szCs w:val="21"/>
        </w:rPr>
        <w:t>可能涉及的企业资质（如有）、产品资质（如有）、人员资质（如有）</w:t>
      </w:r>
      <w:r>
        <w:rPr>
          <w:rFonts w:hint="eastAsia" w:ascii="宋体" w:hAnsi="宋体" w:eastAsia="宋体"/>
          <w:b/>
          <w:szCs w:val="21"/>
          <w:lang w:eastAsia="zh-CN"/>
        </w:rPr>
        <w:t>：</w:t>
      </w:r>
    </w:p>
    <w:p w14:paraId="2B4B8D6E">
      <w:pPr>
        <w:pStyle w:val="10"/>
        <w:rPr>
          <w:rFonts w:hint="eastAsia" w:ascii="宋体" w:hAnsi="宋体" w:eastAsia="宋体"/>
          <w:b/>
          <w:szCs w:val="21"/>
          <w:lang w:eastAsia="zh-CN"/>
        </w:rPr>
      </w:pPr>
    </w:p>
    <w:p w14:paraId="108DB348">
      <w:pPr>
        <w:pStyle w:val="10"/>
        <w:rPr>
          <w:rFonts w:hint="eastAsia" w:ascii="宋体" w:hAnsi="宋体" w:eastAsia="宋体"/>
          <w:b/>
          <w:szCs w:val="21"/>
          <w:lang w:eastAsia="zh-CN"/>
        </w:rPr>
      </w:pPr>
    </w:p>
    <w:p w14:paraId="7753B6AD">
      <w:pPr>
        <w:numPr>
          <w:ilvl w:val="0"/>
          <w:numId w:val="0"/>
        </w:numPr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  <w:lang w:val="en-US" w:eastAsia="zh-CN"/>
        </w:rPr>
        <w:t>3、</w:t>
      </w:r>
      <w:r>
        <w:rPr>
          <w:rFonts w:hint="eastAsia" w:ascii="宋体" w:hAnsi="宋体" w:eastAsia="宋体"/>
          <w:b/>
          <w:szCs w:val="21"/>
        </w:rPr>
        <w:t>涉及的相关标准和规范：</w:t>
      </w:r>
    </w:p>
    <w:p w14:paraId="296617F4">
      <w:pPr>
        <w:pStyle w:val="10"/>
      </w:pPr>
    </w:p>
    <w:p w14:paraId="37112A62">
      <w:pPr>
        <w:pStyle w:val="10"/>
      </w:pPr>
    </w:p>
    <w:p w14:paraId="14BAA0B7">
      <w:pPr>
        <w:spacing w:line="360" w:lineRule="auto"/>
        <w:jc w:val="left"/>
        <w:outlineLvl w:val="2"/>
        <w:rPr>
          <w:rFonts w:ascii="Times New Roman" w:hAnsi="Times New Roman" w:eastAsia="宋体" w:cs="宋体"/>
          <w:b/>
          <w:bCs/>
          <w:szCs w:val="21"/>
        </w:rPr>
      </w:pPr>
      <w:r>
        <w:rPr>
          <w:rFonts w:hint="eastAsia" w:ascii="Times New Roman" w:hAnsi="Times New Roman" w:eastAsia="宋体" w:cs="宋体"/>
          <w:b/>
          <w:bCs/>
          <w:szCs w:val="21"/>
        </w:rPr>
        <w:t>四、市场供给</w:t>
      </w: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</w:rPr>
        <w:t>（供应商应当选择真实、有效的信息，信息来源应当有依据且符合当前市场实际情况，不得随意编造。）</w:t>
      </w:r>
    </w:p>
    <w:p w14:paraId="21295012">
      <w:r>
        <w:rPr>
          <w:rFonts w:hint="eastAsia" w:ascii="宋体" w:hAnsi="宋体" w:eastAsia="宋体"/>
          <w:b/>
          <w:szCs w:val="21"/>
          <w:lang w:val="en-US" w:eastAsia="zh-CN"/>
        </w:rPr>
        <w:t>1、</w:t>
      </w:r>
      <w:r>
        <w:rPr>
          <w:rFonts w:hint="eastAsia" w:ascii="宋体" w:hAnsi="宋体" w:eastAsia="宋体"/>
          <w:b/>
          <w:szCs w:val="21"/>
        </w:rPr>
        <w:t>市场竞争程度：</w:t>
      </w:r>
    </w:p>
    <w:p w14:paraId="75211336">
      <w:pPr>
        <w:pStyle w:val="10"/>
      </w:pPr>
    </w:p>
    <w:p w14:paraId="52DEB638">
      <w:pPr>
        <w:rPr>
          <w:rFonts w:ascii="宋体" w:hAnsi="宋体" w:eastAsia="宋体"/>
          <w:szCs w:val="21"/>
        </w:rPr>
      </w:pPr>
    </w:p>
    <w:p w14:paraId="6E5795AA">
      <w:r>
        <w:rPr>
          <w:rFonts w:hint="eastAsia" w:ascii="宋体" w:hAnsi="宋体" w:eastAsia="宋体"/>
          <w:b/>
          <w:szCs w:val="21"/>
          <w:lang w:val="en-US" w:eastAsia="zh-CN"/>
        </w:rPr>
        <w:t>2、</w:t>
      </w:r>
      <w:r>
        <w:rPr>
          <w:rFonts w:hint="eastAsia" w:ascii="宋体" w:hAnsi="宋体" w:eastAsia="宋体"/>
          <w:b/>
          <w:szCs w:val="21"/>
        </w:rPr>
        <w:t>价格水平或价格构成：</w:t>
      </w:r>
    </w:p>
    <w:p w14:paraId="1D6E5C66">
      <w:pPr>
        <w:pStyle w:val="10"/>
      </w:pPr>
    </w:p>
    <w:p w14:paraId="755E01AE">
      <w:pPr>
        <w:rPr>
          <w:rFonts w:ascii="宋体" w:hAnsi="宋体" w:eastAsia="宋体"/>
          <w:szCs w:val="21"/>
        </w:rPr>
      </w:pPr>
    </w:p>
    <w:p w14:paraId="12C9E63B">
      <w:pPr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  <w:lang w:val="en-US" w:eastAsia="zh-CN"/>
        </w:rPr>
        <w:t>3、</w:t>
      </w:r>
      <w:r>
        <w:rPr>
          <w:rFonts w:hint="eastAsia" w:ascii="宋体" w:hAnsi="宋体" w:eastAsia="宋体"/>
          <w:b/>
          <w:szCs w:val="21"/>
        </w:rPr>
        <w:t>潜在供应商的数量、履约能力、售后服务能力：</w:t>
      </w:r>
    </w:p>
    <w:p w14:paraId="1F311E7C">
      <w:pPr>
        <w:pStyle w:val="10"/>
      </w:pPr>
    </w:p>
    <w:p w14:paraId="66F31387">
      <w:pPr>
        <w:pStyle w:val="10"/>
      </w:pPr>
    </w:p>
    <w:p w14:paraId="49DEBB26">
      <w:pPr>
        <w:widowControl/>
        <w:spacing w:line="360" w:lineRule="auto"/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szCs w:val="21"/>
          <w:lang w:val="en-US" w:eastAsia="zh-CN"/>
        </w:rPr>
        <w:t>五、后续采购情况</w:t>
      </w:r>
      <w:r>
        <w:rPr>
          <w:rFonts w:hint="eastAsia" w:ascii="宋体" w:hAnsi="宋体"/>
          <w:b w:val="0"/>
          <w:bCs w:val="0"/>
          <w:kern w:val="0"/>
          <w:sz w:val="21"/>
          <w:szCs w:val="21"/>
          <w:shd w:val="clear" w:color="auto" w:fill="FFFFFF"/>
        </w:rPr>
        <w:t>（供应商应当选择真实、有效的信息，信息来源应当有依据且符合当前市场实际情况，不得随意编造。）</w:t>
      </w:r>
    </w:p>
    <w:p w14:paraId="6D0D8094">
      <w:pPr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 w:eastAsia="宋体"/>
          <w:b/>
          <w:szCs w:val="21"/>
          <w:lang w:val="en-US" w:eastAsia="zh-CN"/>
        </w:rPr>
        <w:t>1、可能涉及的运行维护、升级更新、备品备件、耗材等情况：</w:t>
      </w:r>
    </w:p>
    <w:p w14:paraId="0975FC04">
      <w:pPr>
        <w:pStyle w:val="10"/>
      </w:pPr>
    </w:p>
    <w:p w14:paraId="0507E586">
      <w:pPr>
        <w:pStyle w:val="10"/>
      </w:pPr>
    </w:p>
    <w:p w14:paraId="12612290">
      <w:pPr>
        <w:numPr>
          <w:ilvl w:val="0"/>
          <w:numId w:val="0"/>
        </w:numPr>
        <w:rPr>
          <w:rFonts w:hint="eastAsia" w:ascii="宋体" w:hAnsi="宋体" w:eastAsia="宋体"/>
          <w:b/>
          <w:szCs w:val="21"/>
          <w:lang w:eastAsia="zh-CN"/>
        </w:rPr>
      </w:pPr>
      <w:r>
        <w:rPr>
          <w:rFonts w:hint="eastAsia" w:ascii="宋体" w:hAnsi="宋体" w:eastAsia="宋体"/>
          <w:b/>
          <w:szCs w:val="21"/>
          <w:lang w:eastAsia="zh-CN"/>
        </w:rPr>
        <w:t>六、</w:t>
      </w:r>
      <w:r>
        <w:rPr>
          <w:rFonts w:hint="eastAsia" w:ascii="宋体" w:hAnsi="宋体" w:eastAsia="宋体"/>
          <w:b/>
          <w:szCs w:val="21"/>
          <w:lang w:val="en-US" w:eastAsia="zh-CN"/>
        </w:rPr>
        <w:t>针对本项目的拟报价下浮率</w:t>
      </w:r>
    </w:p>
    <w:tbl>
      <w:tblPr>
        <w:tblStyle w:val="27"/>
        <w:tblW w:w="8325" w:type="dxa"/>
        <w:tblInd w:w="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5637"/>
        <w:gridCol w:w="1825"/>
      </w:tblGrid>
      <w:tr w14:paraId="18D5F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7C96B">
            <w:pPr>
              <w:widowControl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</w:rPr>
              <w:t>序号</w:t>
            </w:r>
          </w:p>
        </w:tc>
        <w:tc>
          <w:tcPr>
            <w:tcW w:w="563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F8199">
            <w:pPr>
              <w:widowControl/>
              <w:spacing w:line="360" w:lineRule="auto"/>
              <w:jc w:val="center"/>
              <w:rPr>
                <w:rFonts w:hint="default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报价内容</w:t>
            </w:r>
          </w:p>
        </w:tc>
        <w:tc>
          <w:tcPr>
            <w:tcW w:w="182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EBB756">
            <w:pPr>
              <w:widowControl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  <w:lang w:eastAsia="zh-CN"/>
              </w:rPr>
              <w:t>下浮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率（%）</w:t>
            </w:r>
          </w:p>
        </w:tc>
      </w:tr>
      <w:tr w14:paraId="15995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6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C5D32">
            <w:pPr>
              <w:widowControl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563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D0FF9A">
            <w:pPr>
              <w:widowControl/>
              <w:spacing w:line="360" w:lineRule="auto"/>
              <w:jc w:val="center"/>
              <w:rPr>
                <w:rFonts w:hint="default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</w:rPr>
              <w:t>广东药科大学附属第一医院中药配方颗粒智能化项目</w:t>
            </w:r>
          </w:p>
        </w:tc>
        <w:tc>
          <w:tcPr>
            <w:tcW w:w="182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D48269">
            <w:pPr>
              <w:widowControl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bookmarkEnd w:id="6"/>
      <w:bookmarkEnd w:id="7"/>
    </w:tbl>
    <w:p w14:paraId="44069A48">
      <w:pPr>
        <w:pStyle w:val="10"/>
      </w:pPr>
      <w:bookmarkStart w:id="8" w:name="_Toc116987915"/>
      <w:bookmarkStart w:id="9" w:name="_Toc116988039"/>
      <w:r>
        <w:rPr>
          <w:rFonts w:hint="eastAsia"/>
        </w:rPr>
        <w:t>下浮率必须为固定报价（□□.□□％），不接受区间报价（例如□□.□□％～□□.□□％），在0%-100%范围内取值，若报价超出此范围则</w:t>
      </w:r>
      <w:r>
        <w:rPr>
          <w:rFonts w:hint="eastAsia"/>
          <w:lang w:val="en-US" w:eastAsia="zh-CN"/>
        </w:rPr>
        <w:t>为</w:t>
      </w:r>
      <w:r>
        <w:rPr>
          <w:rFonts w:hint="eastAsia"/>
        </w:rPr>
        <w:t>无效。采购数量按采购人实际需求。例如：某</w:t>
      </w:r>
      <w:r>
        <w:rPr>
          <w:rFonts w:hint="eastAsia"/>
          <w:lang w:val="en-US" w:eastAsia="zh-CN"/>
        </w:rPr>
        <w:t>标的</w:t>
      </w:r>
      <w:r>
        <w:rPr>
          <w:rFonts w:hint="eastAsia"/>
        </w:rPr>
        <w:t>基准价为100元，投标拟优惠20元，实际供应价为80元，那么下浮率则为：20.00/100.00*100%=20.00%。</w:t>
      </w:r>
    </w:p>
    <w:p w14:paraId="51F2DE82">
      <w:pPr>
        <w:pStyle w:val="10"/>
      </w:pPr>
    </w:p>
    <w:p w14:paraId="73D8D93A">
      <w:pPr>
        <w:spacing w:line="360" w:lineRule="auto"/>
        <w:jc w:val="left"/>
        <w:outlineLvl w:val="2"/>
        <w:rPr>
          <w:rFonts w:hint="eastAsia" w:ascii="Times New Roman" w:hAnsi="Times New Roman" w:eastAsia="宋体" w:cs="宋体"/>
          <w:b/>
          <w:bCs/>
          <w:szCs w:val="21"/>
          <w:lang w:eastAsia="zh-CN"/>
        </w:rPr>
      </w:pPr>
      <w:r>
        <w:rPr>
          <w:rFonts w:hint="eastAsia" w:ascii="Times New Roman" w:hAnsi="Times New Roman" w:eastAsia="宋体" w:cs="宋体"/>
          <w:b/>
          <w:bCs/>
          <w:szCs w:val="21"/>
          <w:lang w:eastAsia="zh-CN"/>
        </w:rPr>
        <w:t>七</w:t>
      </w:r>
      <w:r>
        <w:rPr>
          <w:rFonts w:hint="eastAsia" w:ascii="Times New Roman" w:hAnsi="Times New Roman" w:eastAsia="宋体" w:cs="宋体"/>
          <w:b/>
          <w:bCs/>
          <w:szCs w:val="21"/>
        </w:rPr>
        <w:t>、</w:t>
      </w:r>
      <w:r>
        <w:rPr>
          <w:rFonts w:hint="eastAsia" w:ascii="Times New Roman" w:hAnsi="Times New Roman" w:eastAsia="宋体" w:cs="宋体"/>
          <w:b/>
          <w:bCs/>
          <w:szCs w:val="21"/>
          <w:lang w:eastAsia="zh-CN"/>
        </w:rPr>
        <w:t>近三年</w:t>
      </w:r>
      <w:r>
        <w:rPr>
          <w:rFonts w:hint="eastAsia" w:ascii="Times New Roman" w:hAnsi="Times New Roman" w:eastAsia="宋体" w:cs="宋体"/>
          <w:b/>
          <w:bCs/>
          <w:szCs w:val="21"/>
        </w:rPr>
        <w:t>同类项目成交</w:t>
      </w:r>
      <w:bookmarkEnd w:id="8"/>
      <w:bookmarkEnd w:id="9"/>
      <w:r>
        <w:rPr>
          <w:rFonts w:hint="eastAsia" w:ascii="Times New Roman" w:hAnsi="Times New Roman" w:eastAsia="宋体" w:cs="宋体"/>
          <w:b/>
          <w:bCs/>
          <w:szCs w:val="21"/>
          <w:lang w:eastAsia="zh-CN"/>
        </w:rPr>
        <w:t>情况</w:t>
      </w:r>
    </w:p>
    <w:tbl>
      <w:tblPr>
        <w:tblStyle w:val="27"/>
        <w:tblW w:w="911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230"/>
        <w:gridCol w:w="1202"/>
        <w:gridCol w:w="1230"/>
        <w:gridCol w:w="1202"/>
        <w:gridCol w:w="1794"/>
        <w:gridCol w:w="1230"/>
      </w:tblGrid>
      <w:tr w14:paraId="618B3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7A403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1F275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21"/>
              </w:rPr>
              <w:t>项目内容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79392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21"/>
              </w:rPr>
              <w:t>采购单位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49961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21"/>
              </w:rPr>
              <w:t>预算金额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16D7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21"/>
              </w:rPr>
              <w:t>购买时间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5F66E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21"/>
              </w:rPr>
              <w:t>联系人、电话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40660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21"/>
              </w:rPr>
              <w:t>成交金额</w:t>
            </w:r>
          </w:p>
        </w:tc>
      </w:tr>
      <w:tr w14:paraId="779CB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BBEF9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Cs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18A3F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C1001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6B7FC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74158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4171872D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80936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</w:tr>
      <w:tr w14:paraId="781C06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FC4D2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Cs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E80D4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EF1A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62CBB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E560B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CCE0216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95A3D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</w:tr>
      <w:tr w14:paraId="7873D6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C59FE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Cs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0A092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504F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05E59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1A79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DAE250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EDD75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</w:tr>
      <w:tr w14:paraId="29E42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5554F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Cs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FA35E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F0A0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0B2FA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A4E1B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9039AD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C2B1D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</w:tr>
      <w:tr w14:paraId="478430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49A03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bCs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099F7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D864A"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E9381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F39FC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B0BF5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11EAA">
            <w:pPr>
              <w:spacing w:line="360" w:lineRule="auto"/>
              <w:jc w:val="left"/>
              <w:rPr>
                <w:rFonts w:ascii="Times New Roman" w:hAnsi="Times New Roman" w:eastAsia="宋体" w:cs="宋体"/>
                <w:szCs w:val="21"/>
              </w:rPr>
            </w:pPr>
          </w:p>
        </w:tc>
      </w:tr>
    </w:tbl>
    <w:p w14:paraId="003E9E67">
      <w:pPr>
        <w:pStyle w:val="5"/>
      </w:pPr>
      <w:bookmarkStart w:id="10" w:name="_Toc116987916"/>
      <w:bookmarkStart w:id="11" w:name="_Toc116988040"/>
    </w:p>
    <w:p w14:paraId="042D33DD"/>
    <w:p w14:paraId="333A087C">
      <w:pPr>
        <w:spacing w:line="360" w:lineRule="auto"/>
        <w:jc w:val="left"/>
        <w:outlineLvl w:val="2"/>
        <w:rPr>
          <w:rFonts w:ascii="Times New Roman" w:hAnsi="Times New Roman" w:eastAsia="宋体" w:cs="宋体"/>
          <w:b/>
          <w:bCs/>
          <w:szCs w:val="21"/>
        </w:rPr>
      </w:pPr>
      <w:r>
        <w:rPr>
          <w:rFonts w:hint="eastAsia" w:ascii="Times New Roman" w:hAnsi="Times New Roman" w:eastAsia="宋体" w:cs="宋体"/>
          <w:b/>
          <w:bCs/>
          <w:szCs w:val="21"/>
        </w:rPr>
        <w:t>七、其他建议</w:t>
      </w:r>
      <w:bookmarkEnd w:id="10"/>
      <w:bookmarkEnd w:id="11"/>
    </w:p>
    <w:p w14:paraId="3B3CDE72">
      <w:pPr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 w:eastAsia="宋体"/>
          <w:b/>
          <w:szCs w:val="21"/>
          <w:lang w:val="en-US" w:eastAsia="zh-CN"/>
        </w:rPr>
        <w:t>1、采购标的技术、商务要求的建议：</w:t>
      </w:r>
    </w:p>
    <w:p w14:paraId="468F01B9">
      <w:pPr>
        <w:rPr>
          <w:rFonts w:hint="eastAsia" w:ascii="宋体" w:hAnsi="宋体" w:eastAsia="宋体"/>
          <w:b/>
          <w:szCs w:val="21"/>
          <w:lang w:val="en-US" w:eastAsia="zh-CN"/>
        </w:rPr>
      </w:pPr>
    </w:p>
    <w:p w14:paraId="63B62975">
      <w:pPr>
        <w:rPr>
          <w:rFonts w:hint="eastAsia" w:ascii="宋体" w:hAnsi="宋体" w:eastAsia="宋体"/>
          <w:b/>
          <w:szCs w:val="21"/>
          <w:lang w:val="en-US" w:eastAsia="zh-CN"/>
        </w:rPr>
      </w:pPr>
    </w:p>
    <w:p w14:paraId="4EA4A6FF">
      <w:pPr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 w:eastAsia="宋体"/>
          <w:b/>
          <w:szCs w:val="21"/>
          <w:lang w:val="en-US" w:eastAsia="zh-CN"/>
        </w:rPr>
        <w:t>2、有利于项目实施的其他建议：</w:t>
      </w:r>
    </w:p>
    <w:p w14:paraId="232EFA2A">
      <w:pPr>
        <w:pStyle w:val="5"/>
      </w:pPr>
    </w:p>
    <w:p w14:paraId="1AAC0637">
      <w:pPr>
        <w:spacing w:line="360" w:lineRule="auto"/>
        <w:ind w:right="960" w:firstLine="4216" w:firstLineChars="2000"/>
        <w:rPr>
          <w:rFonts w:ascii="Times New Roman" w:hAnsi="Times New Roman" w:eastAsia="宋体" w:cs="宋体"/>
          <w:b/>
          <w:bCs/>
          <w:szCs w:val="21"/>
        </w:rPr>
      </w:pPr>
    </w:p>
    <w:p w14:paraId="3C84855A">
      <w:pPr>
        <w:spacing w:line="360" w:lineRule="auto"/>
        <w:ind w:right="960" w:firstLine="4216" w:firstLineChars="2000"/>
        <w:rPr>
          <w:rFonts w:ascii="Times New Roman" w:hAnsi="Times New Roman" w:eastAsia="宋体" w:cs="宋体"/>
          <w:b/>
          <w:bCs/>
          <w:szCs w:val="21"/>
        </w:rPr>
      </w:pPr>
    </w:p>
    <w:p w14:paraId="4DD019FE">
      <w:pPr>
        <w:pStyle w:val="10"/>
        <w:rPr>
          <w:rFonts w:ascii="Times New Roman" w:hAnsi="Times New Roman" w:eastAsia="宋体" w:cs="宋体"/>
          <w:b/>
          <w:bCs/>
          <w:szCs w:val="21"/>
        </w:rPr>
      </w:pPr>
    </w:p>
    <w:p w14:paraId="2EEF33B3">
      <w:pPr>
        <w:pStyle w:val="10"/>
        <w:rPr>
          <w:rFonts w:ascii="Times New Roman" w:hAnsi="Times New Roman" w:eastAsia="宋体" w:cs="宋体"/>
          <w:b/>
          <w:bCs/>
          <w:szCs w:val="21"/>
        </w:rPr>
      </w:pPr>
    </w:p>
    <w:p w14:paraId="7F55C140">
      <w:pPr>
        <w:spacing w:line="360" w:lineRule="auto"/>
        <w:ind w:right="960" w:firstLine="4216" w:firstLineChars="2000"/>
        <w:rPr>
          <w:rFonts w:ascii="Times New Roman" w:hAnsi="Times New Roman" w:eastAsia="宋体" w:cs="宋体"/>
          <w:b/>
          <w:bCs/>
          <w:szCs w:val="21"/>
        </w:rPr>
      </w:pPr>
      <w:r>
        <w:rPr>
          <w:rFonts w:hint="eastAsia" w:ascii="Times New Roman" w:hAnsi="Times New Roman" w:eastAsia="宋体" w:cs="宋体"/>
          <w:b/>
          <w:bCs/>
          <w:szCs w:val="21"/>
        </w:rPr>
        <w:t>公司名称（盖章）</w:t>
      </w:r>
    </w:p>
    <w:p w14:paraId="1BBD9C08">
      <w:pPr>
        <w:spacing w:line="360" w:lineRule="auto"/>
        <w:ind w:firstLine="4216" w:firstLineChars="2000"/>
        <w:jc w:val="left"/>
        <w:rPr>
          <w:rFonts w:ascii="Times New Roman" w:hAnsi="Times New Roman" w:eastAsia="宋体" w:cs="宋体"/>
          <w:b/>
          <w:bCs/>
          <w:szCs w:val="21"/>
        </w:rPr>
      </w:pPr>
      <w:r>
        <w:rPr>
          <w:rFonts w:hint="eastAsia" w:ascii="Times New Roman" w:hAnsi="Times New Roman" w:eastAsia="宋体" w:cs="宋体"/>
          <w:b/>
          <w:bCs/>
          <w:szCs w:val="21"/>
        </w:rPr>
        <w:t>联系人：</w:t>
      </w:r>
    </w:p>
    <w:p w14:paraId="51A93FE8">
      <w:pPr>
        <w:spacing w:line="360" w:lineRule="auto"/>
        <w:ind w:firstLine="4216" w:firstLineChars="2000"/>
        <w:jc w:val="left"/>
        <w:rPr>
          <w:rFonts w:ascii="Times New Roman" w:hAnsi="Times New Roman" w:eastAsia="宋体" w:cs="宋体"/>
          <w:b/>
          <w:bCs/>
          <w:szCs w:val="21"/>
        </w:rPr>
      </w:pPr>
      <w:r>
        <w:rPr>
          <w:rFonts w:hint="eastAsia" w:ascii="Times New Roman" w:hAnsi="Times New Roman" w:eastAsia="宋体" w:cs="宋体"/>
          <w:b/>
          <w:bCs/>
          <w:szCs w:val="21"/>
        </w:rPr>
        <w:t>联系电话：</w:t>
      </w:r>
    </w:p>
    <w:p w14:paraId="577B7D43">
      <w:pPr>
        <w:spacing w:line="360" w:lineRule="auto"/>
        <w:ind w:firstLine="5157" w:firstLineChars="2446"/>
        <w:jc w:val="left"/>
        <w:rPr>
          <w:rFonts w:cs="仿宋_GB2312" w:asciiTheme="minorEastAsia" w:hAnsiTheme="minorEastAsia"/>
          <w:b/>
          <w:bCs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46964289"/>
    </w:sdtPr>
    <w:sdtContent>
      <w:p w14:paraId="41A97E3F">
        <w:pPr>
          <w:pStyle w:val="16"/>
          <w:jc w:val="center"/>
        </w:pPr>
        <w: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  <w:r>
          <w:t>页</w:t>
        </w:r>
      </w:p>
    </w:sdtContent>
  </w:sdt>
  <w:p w14:paraId="4FDF0294">
    <w:pPr>
      <w:pStyle w:val="1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47529"/>
    <w:multiLevelType w:val="singleLevel"/>
    <w:tmpl w:val="D974752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0.2.240.65:8888/seeyon/officeservlet"/>
  </w:docVars>
  <w:rsids>
    <w:rsidRoot w:val="003B592A"/>
    <w:rsid w:val="000379D4"/>
    <w:rsid w:val="0004300C"/>
    <w:rsid w:val="00043C3E"/>
    <w:rsid w:val="000607C0"/>
    <w:rsid w:val="0009278E"/>
    <w:rsid w:val="00093035"/>
    <w:rsid w:val="00100DEB"/>
    <w:rsid w:val="00115816"/>
    <w:rsid w:val="00123250"/>
    <w:rsid w:val="00125757"/>
    <w:rsid w:val="0016683D"/>
    <w:rsid w:val="00195017"/>
    <w:rsid w:val="001B3C59"/>
    <w:rsid w:val="001B6E67"/>
    <w:rsid w:val="001C4184"/>
    <w:rsid w:val="001C571E"/>
    <w:rsid w:val="00200ACA"/>
    <w:rsid w:val="002226F8"/>
    <w:rsid w:val="002310F2"/>
    <w:rsid w:val="0023358C"/>
    <w:rsid w:val="00245CB1"/>
    <w:rsid w:val="00261B84"/>
    <w:rsid w:val="0027199C"/>
    <w:rsid w:val="002C3D15"/>
    <w:rsid w:val="002C6396"/>
    <w:rsid w:val="002D2DEF"/>
    <w:rsid w:val="002D398B"/>
    <w:rsid w:val="0030766C"/>
    <w:rsid w:val="00313F13"/>
    <w:rsid w:val="00325DF2"/>
    <w:rsid w:val="003378E8"/>
    <w:rsid w:val="00345007"/>
    <w:rsid w:val="00346A05"/>
    <w:rsid w:val="003502AA"/>
    <w:rsid w:val="00356F91"/>
    <w:rsid w:val="003803F0"/>
    <w:rsid w:val="003A7D33"/>
    <w:rsid w:val="003B2C45"/>
    <w:rsid w:val="003B592A"/>
    <w:rsid w:val="003C7501"/>
    <w:rsid w:val="003E1166"/>
    <w:rsid w:val="003E58C1"/>
    <w:rsid w:val="004B38FC"/>
    <w:rsid w:val="004D58E0"/>
    <w:rsid w:val="004D5DBC"/>
    <w:rsid w:val="004F071C"/>
    <w:rsid w:val="004F3723"/>
    <w:rsid w:val="005174E4"/>
    <w:rsid w:val="00517F0D"/>
    <w:rsid w:val="0052198A"/>
    <w:rsid w:val="00541862"/>
    <w:rsid w:val="00576D8C"/>
    <w:rsid w:val="00590467"/>
    <w:rsid w:val="005932D1"/>
    <w:rsid w:val="00622396"/>
    <w:rsid w:val="0066080A"/>
    <w:rsid w:val="00677656"/>
    <w:rsid w:val="00682DCC"/>
    <w:rsid w:val="00697DB8"/>
    <w:rsid w:val="006A040F"/>
    <w:rsid w:val="006A188C"/>
    <w:rsid w:val="006C5F07"/>
    <w:rsid w:val="006D32A1"/>
    <w:rsid w:val="006D54C6"/>
    <w:rsid w:val="006E2A8E"/>
    <w:rsid w:val="00722474"/>
    <w:rsid w:val="007317DE"/>
    <w:rsid w:val="0075743D"/>
    <w:rsid w:val="007576C9"/>
    <w:rsid w:val="00787BD0"/>
    <w:rsid w:val="0079281A"/>
    <w:rsid w:val="007B3169"/>
    <w:rsid w:val="007D5919"/>
    <w:rsid w:val="00816822"/>
    <w:rsid w:val="0082045F"/>
    <w:rsid w:val="00833726"/>
    <w:rsid w:val="00880F24"/>
    <w:rsid w:val="008968A8"/>
    <w:rsid w:val="008A5517"/>
    <w:rsid w:val="008C0F69"/>
    <w:rsid w:val="008E2E9D"/>
    <w:rsid w:val="008F511D"/>
    <w:rsid w:val="00910420"/>
    <w:rsid w:val="009519AD"/>
    <w:rsid w:val="00996655"/>
    <w:rsid w:val="009B38EE"/>
    <w:rsid w:val="009B583C"/>
    <w:rsid w:val="009D67EB"/>
    <w:rsid w:val="009F7BB7"/>
    <w:rsid w:val="00A010DA"/>
    <w:rsid w:val="00A230E7"/>
    <w:rsid w:val="00A240B3"/>
    <w:rsid w:val="00A24768"/>
    <w:rsid w:val="00A45194"/>
    <w:rsid w:val="00A650C6"/>
    <w:rsid w:val="00A73F00"/>
    <w:rsid w:val="00A977BD"/>
    <w:rsid w:val="00AD1A5D"/>
    <w:rsid w:val="00AD7D0B"/>
    <w:rsid w:val="00AE443F"/>
    <w:rsid w:val="00B32B33"/>
    <w:rsid w:val="00B35234"/>
    <w:rsid w:val="00B353B0"/>
    <w:rsid w:val="00B52DAC"/>
    <w:rsid w:val="00B53001"/>
    <w:rsid w:val="00B6259E"/>
    <w:rsid w:val="00B67310"/>
    <w:rsid w:val="00B71F2F"/>
    <w:rsid w:val="00B87C9B"/>
    <w:rsid w:val="00B913FA"/>
    <w:rsid w:val="00B918D4"/>
    <w:rsid w:val="00BA39FE"/>
    <w:rsid w:val="00BC2797"/>
    <w:rsid w:val="00BE7C18"/>
    <w:rsid w:val="00C746B9"/>
    <w:rsid w:val="00C86D27"/>
    <w:rsid w:val="00C87994"/>
    <w:rsid w:val="00CA41E6"/>
    <w:rsid w:val="00CC3A83"/>
    <w:rsid w:val="00CE3B89"/>
    <w:rsid w:val="00D356FA"/>
    <w:rsid w:val="00D4259F"/>
    <w:rsid w:val="00D6486C"/>
    <w:rsid w:val="00D67B43"/>
    <w:rsid w:val="00D75FD1"/>
    <w:rsid w:val="00D90FFB"/>
    <w:rsid w:val="00DB65F9"/>
    <w:rsid w:val="00DC6D16"/>
    <w:rsid w:val="00DE6557"/>
    <w:rsid w:val="00DF3A5B"/>
    <w:rsid w:val="00DF6823"/>
    <w:rsid w:val="00E23517"/>
    <w:rsid w:val="00E26D4B"/>
    <w:rsid w:val="00E26FDE"/>
    <w:rsid w:val="00E454EA"/>
    <w:rsid w:val="00E45B7E"/>
    <w:rsid w:val="00E86CF3"/>
    <w:rsid w:val="00E93284"/>
    <w:rsid w:val="00EA6F14"/>
    <w:rsid w:val="00EC317E"/>
    <w:rsid w:val="00EC7744"/>
    <w:rsid w:val="00F06900"/>
    <w:rsid w:val="00F258A7"/>
    <w:rsid w:val="00F51700"/>
    <w:rsid w:val="00F6229E"/>
    <w:rsid w:val="00F97386"/>
    <w:rsid w:val="00FD221E"/>
    <w:rsid w:val="00FD26D9"/>
    <w:rsid w:val="00FD7AF4"/>
    <w:rsid w:val="08D0445A"/>
    <w:rsid w:val="0BA40FC8"/>
    <w:rsid w:val="0F1C011A"/>
    <w:rsid w:val="0FAF2B50"/>
    <w:rsid w:val="110226FA"/>
    <w:rsid w:val="16385BB4"/>
    <w:rsid w:val="19F455B5"/>
    <w:rsid w:val="3095208E"/>
    <w:rsid w:val="3C936D41"/>
    <w:rsid w:val="4F474754"/>
    <w:rsid w:val="4F9E15E0"/>
    <w:rsid w:val="589C10C1"/>
    <w:rsid w:val="5C264E97"/>
    <w:rsid w:val="6B443006"/>
    <w:rsid w:val="72E9649A"/>
    <w:rsid w:val="72F54098"/>
    <w:rsid w:val="7348001E"/>
    <w:rsid w:val="779106B6"/>
    <w:rsid w:val="7A842B39"/>
    <w:rsid w:val="7B86707E"/>
    <w:rsid w:val="7E88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3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35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5">
    <w:name w:val="heading 3"/>
    <w:basedOn w:val="1"/>
    <w:next w:val="1"/>
    <w:link w:val="36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styleId="6">
    <w:name w:val="toc 7"/>
    <w:basedOn w:val="1"/>
    <w:next w:val="1"/>
    <w:unhideWhenUsed/>
    <w:qFormat/>
    <w:uiPriority w:val="39"/>
    <w:pPr>
      <w:ind w:left="1260"/>
      <w:jc w:val="left"/>
    </w:pPr>
    <w:rPr>
      <w:rFonts w:cstheme="minorHAnsi"/>
      <w:sz w:val="20"/>
      <w:szCs w:val="20"/>
    </w:rPr>
  </w:style>
  <w:style w:type="paragraph" w:styleId="7">
    <w:name w:val="Document Map"/>
    <w:basedOn w:val="1"/>
    <w:link w:val="41"/>
    <w:unhideWhenUsed/>
    <w:qFormat/>
    <w:uiPriority w:val="99"/>
    <w:rPr>
      <w:rFonts w:ascii="宋体" w:eastAsia="宋体"/>
      <w:sz w:val="18"/>
      <w:szCs w:val="18"/>
    </w:rPr>
  </w:style>
  <w:style w:type="paragraph" w:styleId="8">
    <w:name w:val="annotation text"/>
    <w:basedOn w:val="1"/>
    <w:link w:val="42"/>
    <w:unhideWhenUsed/>
    <w:qFormat/>
    <w:uiPriority w:val="0"/>
    <w:pPr>
      <w:jc w:val="left"/>
    </w:pPr>
  </w:style>
  <w:style w:type="paragraph" w:styleId="9">
    <w:name w:val="Body Text 3"/>
    <w:basedOn w:val="1"/>
    <w:link w:val="43"/>
    <w:qFormat/>
    <w:uiPriority w:val="0"/>
    <w:pPr>
      <w:spacing w:after="120"/>
    </w:pPr>
    <w:rPr>
      <w:rFonts w:ascii="Times New Roman" w:hAnsi="Times New Roman" w:eastAsia="宋体" w:cs="Times New Roman"/>
      <w:sz w:val="16"/>
      <w:szCs w:val="16"/>
    </w:rPr>
  </w:style>
  <w:style w:type="paragraph" w:styleId="10">
    <w:name w:val="Body Text"/>
    <w:basedOn w:val="1"/>
    <w:link w:val="44"/>
    <w:unhideWhenUsed/>
    <w:qFormat/>
    <w:uiPriority w:val="99"/>
    <w:pPr>
      <w:spacing w:after="120"/>
    </w:pPr>
  </w:style>
  <w:style w:type="paragraph" w:styleId="11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12">
    <w:name w:val="toc 5"/>
    <w:basedOn w:val="1"/>
    <w:next w:val="1"/>
    <w:unhideWhenUsed/>
    <w:qFormat/>
    <w:uiPriority w:val="39"/>
    <w:pPr>
      <w:ind w:left="840"/>
      <w:jc w:val="left"/>
    </w:pPr>
    <w:rPr>
      <w:rFonts w:cstheme="minorHAnsi"/>
      <w:sz w:val="20"/>
      <w:szCs w:val="20"/>
    </w:rPr>
  </w:style>
  <w:style w:type="paragraph" w:styleId="13">
    <w:name w:val="toc 3"/>
    <w:basedOn w:val="1"/>
    <w:next w:val="1"/>
    <w:unhideWhenUsed/>
    <w:qFormat/>
    <w:uiPriority w:val="39"/>
    <w:pPr>
      <w:ind w:left="420"/>
      <w:jc w:val="left"/>
    </w:pPr>
    <w:rPr>
      <w:rFonts w:cstheme="minorHAnsi"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470"/>
      <w:jc w:val="left"/>
    </w:pPr>
    <w:rPr>
      <w:rFonts w:cstheme="minorHAnsi"/>
      <w:sz w:val="20"/>
      <w:szCs w:val="20"/>
    </w:rPr>
  </w:style>
  <w:style w:type="paragraph" w:styleId="15">
    <w:name w:val="Balloon Text"/>
    <w:basedOn w:val="1"/>
    <w:link w:val="45"/>
    <w:unhideWhenUsed/>
    <w:qFormat/>
    <w:uiPriority w:val="0"/>
    <w:rPr>
      <w:sz w:val="18"/>
      <w:szCs w:val="18"/>
    </w:rPr>
  </w:style>
  <w:style w:type="paragraph" w:styleId="16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before="240" w:after="120"/>
      <w:jc w:val="left"/>
    </w:pPr>
    <w:rPr>
      <w:rFonts w:cstheme="minorHAnsi"/>
      <w:b/>
      <w:bCs/>
      <w:sz w:val="20"/>
      <w:szCs w:val="20"/>
    </w:rPr>
  </w:style>
  <w:style w:type="paragraph" w:styleId="19">
    <w:name w:val="toc 4"/>
    <w:basedOn w:val="1"/>
    <w:next w:val="1"/>
    <w:unhideWhenUsed/>
    <w:qFormat/>
    <w:uiPriority w:val="39"/>
    <w:pPr>
      <w:ind w:left="630"/>
      <w:jc w:val="left"/>
    </w:pPr>
    <w:rPr>
      <w:rFonts w:cstheme="minorHAnsi"/>
      <w:sz w:val="20"/>
      <w:szCs w:val="20"/>
    </w:rPr>
  </w:style>
  <w:style w:type="paragraph" w:styleId="20">
    <w:name w:val="toc 6"/>
    <w:basedOn w:val="1"/>
    <w:next w:val="1"/>
    <w:unhideWhenUsed/>
    <w:qFormat/>
    <w:uiPriority w:val="39"/>
    <w:pPr>
      <w:ind w:left="1050"/>
      <w:jc w:val="left"/>
    </w:pPr>
    <w:rPr>
      <w:rFonts w:cstheme="minorHAnsi"/>
      <w:sz w:val="20"/>
      <w:szCs w:val="20"/>
    </w:rPr>
  </w:style>
  <w:style w:type="paragraph" w:styleId="21">
    <w:name w:val="toc 2"/>
    <w:basedOn w:val="1"/>
    <w:next w:val="1"/>
    <w:unhideWhenUsed/>
    <w:qFormat/>
    <w:uiPriority w:val="39"/>
    <w:pPr>
      <w:spacing w:before="120"/>
      <w:ind w:left="210"/>
      <w:jc w:val="left"/>
    </w:pPr>
    <w:rPr>
      <w:rFonts w:cstheme="minorHAnsi"/>
      <w:i/>
      <w:iC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1680"/>
      <w:jc w:val="left"/>
    </w:pPr>
    <w:rPr>
      <w:rFonts w:cstheme="minorHAnsi"/>
      <w:sz w:val="20"/>
      <w:szCs w:val="20"/>
    </w:rPr>
  </w:style>
  <w:style w:type="paragraph" w:styleId="23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2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5">
    <w:name w:val="annotation subject"/>
    <w:basedOn w:val="8"/>
    <w:next w:val="8"/>
    <w:link w:val="46"/>
    <w:unhideWhenUsed/>
    <w:qFormat/>
    <w:uiPriority w:val="0"/>
    <w:rPr>
      <w:b/>
      <w:bCs/>
    </w:rPr>
  </w:style>
  <w:style w:type="paragraph" w:styleId="26">
    <w:name w:val="Body Text First Indent 2"/>
    <w:basedOn w:val="11"/>
    <w:qFormat/>
    <w:uiPriority w:val="99"/>
    <w:pPr>
      <w:ind w:firstLine="420" w:firstLineChars="200"/>
    </w:pPr>
    <w:rPr>
      <w:rFonts w:ascii="Times New Roman" w:hAnsi="Times New Roman" w:eastAsia="宋体" w:cs="Times New Roman"/>
    </w:rPr>
  </w:style>
  <w:style w:type="table" w:styleId="28">
    <w:name w:val="Table Grid"/>
    <w:basedOn w:val="27"/>
    <w:qFormat/>
    <w:uiPriority w:val="59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Strong"/>
    <w:basedOn w:val="29"/>
    <w:qFormat/>
    <w:uiPriority w:val="22"/>
    <w:rPr>
      <w:b/>
      <w:bCs/>
    </w:rPr>
  </w:style>
  <w:style w:type="character" w:styleId="31">
    <w:name w:val="Emphasis"/>
    <w:qFormat/>
    <w:uiPriority w:val="0"/>
    <w:rPr>
      <w:rFonts w:ascii="Tahoma" w:hAnsi="Tahoma" w:eastAsia="宋体"/>
      <w:snapToGrid/>
      <w:color w:val="auto"/>
      <w:kern w:val="2"/>
      <w:sz w:val="28"/>
      <w:lang w:val="en-US" w:eastAsia="zh-CN" w:bidi="ar-SA"/>
    </w:rPr>
  </w:style>
  <w:style w:type="character" w:styleId="32">
    <w:name w:val="Hyperlink"/>
    <w:qFormat/>
    <w:uiPriority w:val="99"/>
    <w:rPr>
      <w:color w:val="0000FF"/>
      <w:u w:val="single"/>
    </w:rPr>
  </w:style>
  <w:style w:type="character" w:styleId="33">
    <w:name w:val="annotation reference"/>
    <w:basedOn w:val="29"/>
    <w:unhideWhenUsed/>
    <w:qFormat/>
    <w:uiPriority w:val="0"/>
    <w:rPr>
      <w:sz w:val="21"/>
      <w:szCs w:val="21"/>
    </w:rPr>
  </w:style>
  <w:style w:type="character" w:customStyle="1" w:styleId="34">
    <w:name w:val="标题 1 Char"/>
    <w:basedOn w:val="29"/>
    <w:link w:val="3"/>
    <w:qFormat/>
    <w:uiPriority w:val="9"/>
    <w:rPr>
      <w:b/>
      <w:bCs/>
      <w:kern w:val="44"/>
      <w:sz w:val="44"/>
      <w:szCs w:val="44"/>
    </w:rPr>
  </w:style>
  <w:style w:type="character" w:customStyle="1" w:styleId="35">
    <w:name w:val="标题 2 Char"/>
    <w:basedOn w:val="29"/>
    <w:link w:val="4"/>
    <w:semiHidden/>
    <w:qFormat/>
    <w:uiPriority w:val="9"/>
    <w:rPr>
      <w:rFonts w:ascii="宋体" w:hAnsi="宋体" w:eastAsia="宋体" w:cs="Times New Roman"/>
      <w:b/>
      <w:bCs/>
      <w:kern w:val="0"/>
      <w:sz w:val="36"/>
      <w:szCs w:val="36"/>
    </w:rPr>
  </w:style>
  <w:style w:type="character" w:customStyle="1" w:styleId="36">
    <w:name w:val="标题 3 Char"/>
    <w:basedOn w:val="29"/>
    <w:link w:val="5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7">
    <w:name w:val="页脚 Char"/>
    <w:basedOn w:val="29"/>
    <w:link w:val="16"/>
    <w:qFormat/>
    <w:uiPriority w:val="99"/>
    <w:rPr>
      <w:sz w:val="18"/>
      <w:szCs w:val="18"/>
    </w:rPr>
  </w:style>
  <w:style w:type="character" w:customStyle="1" w:styleId="38">
    <w:name w:val="页眉 Char"/>
    <w:basedOn w:val="29"/>
    <w:link w:val="17"/>
    <w:qFormat/>
    <w:uiPriority w:val="99"/>
    <w:rPr>
      <w:sz w:val="18"/>
      <w:szCs w:val="18"/>
    </w:rPr>
  </w:style>
  <w:style w:type="character" w:customStyle="1" w:styleId="39">
    <w:name w:val="font51"/>
    <w:basedOn w:val="29"/>
    <w:qFormat/>
    <w:uiPriority w:val="0"/>
    <w:rPr>
      <w:rFonts w:ascii="Calibri" w:hAnsi="Calibri" w:cs="Calibri"/>
      <w:b/>
      <w:color w:val="000000"/>
      <w:sz w:val="22"/>
      <w:szCs w:val="22"/>
      <w:u w:val="none"/>
    </w:rPr>
  </w:style>
  <w:style w:type="character" w:customStyle="1" w:styleId="40">
    <w:name w:val="font61"/>
    <w:basedOn w:val="29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41">
    <w:name w:val="文档结构图 Char"/>
    <w:basedOn w:val="29"/>
    <w:link w:val="7"/>
    <w:qFormat/>
    <w:uiPriority w:val="99"/>
    <w:rPr>
      <w:rFonts w:ascii="宋体" w:eastAsia="宋体"/>
      <w:sz w:val="18"/>
      <w:szCs w:val="18"/>
    </w:rPr>
  </w:style>
  <w:style w:type="character" w:customStyle="1" w:styleId="42">
    <w:name w:val="批注文字 Char"/>
    <w:basedOn w:val="29"/>
    <w:link w:val="8"/>
    <w:qFormat/>
    <w:uiPriority w:val="0"/>
  </w:style>
  <w:style w:type="character" w:customStyle="1" w:styleId="43">
    <w:name w:val="正文文本 3 Char"/>
    <w:basedOn w:val="29"/>
    <w:link w:val="9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44">
    <w:name w:val="正文文本 Char"/>
    <w:basedOn w:val="29"/>
    <w:link w:val="10"/>
    <w:qFormat/>
    <w:uiPriority w:val="99"/>
  </w:style>
  <w:style w:type="character" w:customStyle="1" w:styleId="45">
    <w:name w:val="批注框文本 Char"/>
    <w:basedOn w:val="29"/>
    <w:link w:val="15"/>
    <w:qFormat/>
    <w:uiPriority w:val="0"/>
    <w:rPr>
      <w:sz w:val="18"/>
      <w:szCs w:val="18"/>
    </w:rPr>
  </w:style>
  <w:style w:type="character" w:customStyle="1" w:styleId="46">
    <w:name w:val="批注主题 Char"/>
    <w:basedOn w:val="42"/>
    <w:link w:val="25"/>
    <w:qFormat/>
    <w:uiPriority w:val="0"/>
    <w:rPr>
      <w:b/>
      <w:bCs/>
    </w:rPr>
  </w:style>
  <w:style w:type="character" w:customStyle="1" w:styleId="47">
    <w:name w:val="正文缩进2格 Char"/>
    <w:link w:val="48"/>
    <w:qFormat/>
    <w:uiPriority w:val="0"/>
    <w:rPr>
      <w:rFonts w:ascii="仿宋_GB2312" w:hAnsi="宋体" w:eastAsia="仿宋_GB2312"/>
      <w:sz w:val="31"/>
      <w:szCs w:val="28"/>
    </w:rPr>
  </w:style>
  <w:style w:type="paragraph" w:customStyle="1" w:styleId="48">
    <w:name w:val="正文缩进2格"/>
    <w:basedOn w:val="1"/>
    <w:link w:val="47"/>
    <w:qFormat/>
    <w:uiPriority w:val="0"/>
    <w:pPr>
      <w:spacing w:after="120" w:line="600" w:lineRule="exact"/>
      <w:ind w:firstLine="639" w:firstLineChars="206"/>
    </w:pPr>
    <w:rPr>
      <w:rFonts w:ascii="仿宋_GB2312" w:hAnsi="宋体" w:eastAsia="仿宋_GB2312"/>
      <w:sz w:val="31"/>
      <w:szCs w:val="28"/>
    </w:rPr>
  </w:style>
  <w:style w:type="character" w:customStyle="1" w:styleId="49">
    <w:name w:val="fontblue"/>
    <w:basedOn w:val="29"/>
    <w:qFormat/>
    <w:uiPriority w:val="0"/>
  </w:style>
  <w:style w:type="character" w:customStyle="1" w:styleId="50">
    <w:name w:val="表正文 Char"/>
    <w:qFormat/>
    <w:uiPriority w:val="0"/>
    <w:rPr>
      <w:rFonts w:eastAsia="仿宋_GB2312"/>
      <w:kern w:val="2"/>
      <w:sz w:val="30"/>
      <w:lang w:val="en-US" w:eastAsia="zh-CN" w:bidi="ar-SA"/>
    </w:rPr>
  </w:style>
  <w:style w:type="paragraph" w:customStyle="1" w:styleId="5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无间隔1"/>
    <w:qFormat/>
    <w:uiPriority w:val="0"/>
    <w:rPr>
      <w:rFonts w:ascii="Times New Roman" w:hAnsi="Times New Roman" w:eastAsia="宋体" w:cs="Times New Roman"/>
      <w:sz w:val="22"/>
      <w:szCs w:val="22"/>
      <w:lang w:val="en-GB" w:eastAsia="zh-CN" w:bidi="ar-SA"/>
    </w:rPr>
  </w:style>
  <w:style w:type="paragraph" w:customStyle="1" w:styleId="53">
    <w:name w:val="修订1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TOC 标题1"/>
    <w:basedOn w:val="3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paragraph" w:styleId="55">
    <w:name w:val="List Paragraph"/>
    <w:basedOn w:val="1"/>
    <w:qFormat/>
    <w:uiPriority w:val="34"/>
    <w:pPr>
      <w:ind w:firstLine="420" w:firstLineChars="200"/>
    </w:pPr>
  </w:style>
  <w:style w:type="character" w:customStyle="1" w:styleId="56">
    <w:name w:val="17"/>
    <w:basedOn w:val="29"/>
    <w:qFormat/>
    <w:uiPriority w:val="0"/>
    <w:rPr>
      <w:rFonts w:hint="default" w:ascii="Tahoma" w:hAnsi="Tahoma" w:eastAsia="宋体" w:cs="Tahoma"/>
      <w:kern w:val="2"/>
      <w:sz w:val="28"/>
      <w:szCs w:val="28"/>
    </w:rPr>
  </w:style>
  <w:style w:type="character" w:customStyle="1" w:styleId="57">
    <w:name w:val="15"/>
    <w:basedOn w:val="29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58">
    <w:name w:val="16"/>
    <w:basedOn w:val="29"/>
    <w:qFormat/>
    <w:uiPriority w:val="0"/>
    <w:rPr>
      <w:rFonts w:hint="default" w:ascii="Times New Roman" w:hAnsi="Times New Roman" w:cs="Times New Roman"/>
      <w:sz w:val="21"/>
      <w:szCs w:val="21"/>
    </w:rPr>
  </w:style>
  <w:style w:type="paragraph" w:customStyle="1" w:styleId="59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rFonts w:ascii="Calibri" w:hAnsi="Calibri" w:eastAsia="宋体" w:cs="Times New Roman"/>
      <w:snapToGrid w:val="0"/>
      <w:spacing w:val="20"/>
      <w:kern w:val="0"/>
      <w:sz w:val="24"/>
      <w:szCs w:val="20"/>
    </w:rPr>
  </w:style>
  <w:style w:type="paragraph" w:customStyle="1" w:styleId="60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A2FE6-1079-4DA7-9D5D-99F92C1E03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1103</Words>
  <Characters>1226</Characters>
  <Lines>516</Lines>
  <Paragraphs>145</Paragraphs>
  <TotalTime>12</TotalTime>
  <ScaleCrop>false</ScaleCrop>
  <LinksUpToDate>false</LinksUpToDate>
  <CharactersWithSpaces>1226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2025-03-20T09:35:00Z</dcterms:created>
  <dc:creator>lys</dc:creator>
  <cp:lastModifiedBy>user</cp:lastModifiedBy>
  <dcterms:modified xsi:type="dcterms:W3CDTF">2025-06-10T06:39:58Z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eyJoZGlkIjoiZmI1NzYzNTM0YjRiNDk0OTZiZWM3NzY2MTllY2M2ZGYifQ==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5F1531A44E794CEE80084F53F656717E_13</vt:lpwstr>
  </property>
</Properties>
</file>